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8C7933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CA1BD0">
        <w:rPr>
          <w:rStyle w:val="Strong"/>
          <w:b/>
          <w:bCs w:val="0"/>
          <w:sz w:val="24"/>
          <w:szCs w:val="24"/>
        </w:rPr>
        <w:t>44-G00</w:t>
      </w:r>
      <w:r w:rsidR="00B37B54">
        <w:rPr>
          <w:rStyle w:val="Strong"/>
          <w:b/>
          <w:bCs w:val="0"/>
          <w:sz w:val="24"/>
          <w:szCs w:val="24"/>
        </w:rPr>
        <w:t>2</w:t>
      </w:r>
      <w:r w:rsidR="00D53348">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0138525B" w:rsidR="00DB666D" w:rsidRPr="00DF2302" w:rsidRDefault="00D53348" w:rsidP="00D53348">
      <w:pPr>
        <w:pStyle w:val="Heading2"/>
        <w:tabs>
          <w:tab w:val="center" w:pos="4801"/>
          <w:tab w:val="left" w:pos="8370"/>
        </w:tabs>
        <w:spacing w:before="600"/>
        <w:rPr>
          <w:rFonts w:cs="Calibri"/>
          <w:sz w:val="28"/>
          <w:szCs w:val="28"/>
          <w:lang w:eastAsia="ko-KR"/>
        </w:rPr>
      </w:pPr>
      <w:bookmarkStart w:id="4" w:name="_Toc374271005"/>
      <w:r>
        <w:rPr>
          <w:rFonts w:cs="Calibri"/>
          <w:sz w:val="28"/>
          <w:szCs w:val="28"/>
          <w:lang w:eastAsia="ko-KR"/>
        </w:rPr>
        <w:lastRenderedPageBreak/>
        <w:tab/>
      </w:r>
      <w:r w:rsidR="00E01B28"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r>
        <w:rPr>
          <w:rFonts w:cs="Calibri"/>
          <w:sz w:val="28"/>
          <w:szCs w:val="28"/>
          <w:lang w:eastAsia="ko-KR"/>
        </w:rPr>
        <w:tab/>
      </w:r>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54BE0E2" w14:textId="77777777" w:rsidR="00CA1BD0" w:rsidRDefault="00CA1BD0" w:rsidP="00B52A14">
      <w:pPr>
        <w:spacing w:before="480"/>
        <w:jc w:val="center"/>
        <w:rPr>
          <w:rFonts w:ascii="Calibri" w:hAnsi="Calibri" w:cs="Calibri"/>
          <w:i/>
          <w:iCs/>
          <w:lang w:val="en-GB"/>
        </w:rPr>
      </w:pPr>
    </w:p>
    <w:p w14:paraId="7BE409D0" w14:textId="77777777" w:rsidR="00CA1BD0" w:rsidRDefault="00CA1BD0" w:rsidP="00B52A14">
      <w:pPr>
        <w:spacing w:before="480"/>
        <w:jc w:val="center"/>
        <w:rPr>
          <w:rFonts w:ascii="Calibri" w:hAnsi="Calibri" w:cs="Calibri"/>
          <w:i/>
          <w:iCs/>
          <w:lang w:val="en-GB"/>
        </w:rPr>
      </w:pPr>
    </w:p>
    <w:p w14:paraId="61F70D8D" w14:textId="77777777" w:rsidR="00CA1BD0" w:rsidRDefault="00CA1BD0" w:rsidP="00B52A14">
      <w:pPr>
        <w:spacing w:before="480"/>
        <w:jc w:val="center"/>
        <w:rPr>
          <w:rFonts w:ascii="Calibri" w:hAnsi="Calibri" w:cs="Calibri"/>
          <w:i/>
          <w:iCs/>
          <w:lang w:val="en-GB"/>
        </w:rPr>
      </w:pPr>
    </w:p>
    <w:p w14:paraId="0491D79C" w14:textId="77777777" w:rsidR="00CA1BD0" w:rsidRDefault="00CA1BD0" w:rsidP="00B52A14">
      <w:pPr>
        <w:spacing w:before="480"/>
        <w:jc w:val="center"/>
        <w:rPr>
          <w:rFonts w:ascii="Calibri" w:hAnsi="Calibri" w:cs="Calibri"/>
          <w:i/>
          <w:iCs/>
          <w:lang w:val="en-GB"/>
        </w:rPr>
      </w:pPr>
    </w:p>
    <w:p w14:paraId="7C09A5FE" w14:textId="77777777" w:rsidR="00CA1BD0" w:rsidRDefault="00CA1BD0" w:rsidP="00B52A14">
      <w:pPr>
        <w:spacing w:before="480"/>
        <w:jc w:val="center"/>
        <w:rPr>
          <w:rFonts w:ascii="Calibri" w:hAnsi="Calibri" w:cs="Calibri"/>
          <w:i/>
          <w:iCs/>
          <w:lang w:val="en-GB"/>
        </w:rPr>
      </w:pPr>
    </w:p>
    <w:p w14:paraId="31DDC1DC" w14:textId="6A09262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CA1BD0">
              <w:rPr>
                <w:rFonts w:asciiTheme="minorHAnsi" w:hAnsiTheme="minorHAnsi"/>
                <w:sz w:val="22"/>
                <w:szCs w:val="22"/>
                <w:lang w:eastAsia="en-US"/>
              </w:rPr>
              <w:t xml:space="preserve">Firm/consortium’s experience and reputation </w:t>
            </w:r>
            <w:r w:rsidR="00B52A14" w:rsidRPr="00CA1BD0">
              <w:rPr>
                <w:rFonts w:asciiTheme="minorHAnsi" w:hAnsiTheme="minorHAnsi"/>
                <w:sz w:val="22"/>
                <w:szCs w:val="22"/>
                <w:lang w:eastAsia="en-US"/>
              </w:rPr>
              <w:t>with</w:t>
            </w:r>
            <w:r w:rsidRPr="00CA1BD0">
              <w:rPr>
                <w:rFonts w:asciiTheme="minorHAnsi" w:hAnsiTheme="minorHAnsi"/>
                <w:sz w:val="22"/>
                <w:szCs w:val="22"/>
                <w:lang w:eastAsia="en-US"/>
              </w:rPr>
              <w:t xml:space="preserve"> similar </w:t>
            </w:r>
            <w:r w:rsidR="00AD3DBB" w:rsidRPr="00CA1BD0">
              <w:rPr>
                <w:rFonts w:asciiTheme="minorHAnsi" w:hAnsiTheme="minorHAnsi"/>
                <w:sz w:val="22"/>
                <w:szCs w:val="22"/>
                <w:lang w:eastAsia="en-US"/>
              </w:rPr>
              <w:t>supply of Goods</w:t>
            </w:r>
          </w:p>
        </w:tc>
        <w:tc>
          <w:tcPr>
            <w:tcW w:w="5367" w:type="dxa"/>
            <w:shd w:val="clear" w:color="auto" w:fill="auto"/>
          </w:tcPr>
          <w:p w14:paraId="75977DD5" w14:textId="77777777" w:rsidR="00CA1BD0"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At least 2 reference letters showing the reputation of a company with similar supply of Goods</w:t>
            </w:r>
          </w:p>
          <w:p w14:paraId="2E239C96" w14:textId="3D44D5E5" w:rsidR="006E17EC" w:rsidRDefault="00CA1BD0" w:rsidP="00CA1BD0">
            <w:pPr>
              <w:pStyle w:val="TableContents"/>
              <w:numPr>
                <w:ilvl w:val="0"/>
                <w:numId w:val="3"/>
              </w:numPr>
              <w:rPr>
                <w:rFonts w:asciiTheme="minorHAnsi" w:hAnsiTheme="minorHAnsi"/>
                <w:sz w:val="22"/>
                <w:szCs w:val="22"/>
              </w:rPr>
            </w:pPr>
            <w:r>
              <w:rPr>
                <w:rFonts w:asciiTheme="minorHAnsi" w:hAnsiTheme="minorHAnsi"/>
                <w:sz w:val="22"/>
                <w:szCs w:val="22"/>
              </w:rPr>
              <w:t>Business licence</w:t>
            </w:r>
            <w:r w:rsidR="007C53AD">
              <w:rPr>
                <w:rFonts w:asciiTheme="minorHAnsi" w:hAnsiTheme="minorHAnsi"/>
                <w:sz w:val="22"/>
                <w:szCs w:val="22"/>
              </w:rPr>
              <w:t xml:space="preserve"> valid</w:t>
            </w:r>
          </w:p>
          <w:p w14:paraId="3ADDF29E" w14:textId="0CCC1B62" w:rsidR="007C53AD" w:rsidRPr="00CA1BD0" w:rsidRDefault="007C53AD" w:rsidP="00CA1BD0">
            <w:pPr>
              <w:pStyle w:val="TableContents"/>
              <w:numPr>
                <w:ilvl w:val="0"/>
                <w:numId w:val="3"/>
              </w:numPr>
              <w:rPr>
                <w:rFonts w:asciiTheme="minorHAnsi" w:hAnsiTheme="minorHAnsi"/>
                <w:sz w:val="22"/>
                <w:szCs w:val="22"/>
              </w:rPr>
            </w:pPr>
            <w:r>
              <w:rPr>
                <w:rFonts w:asciiTheme="minorHAnsi" w:hAnsiTheme="minorHAnsi"/>
                <w:sz w:val="22"/>
                <w:szCs w:val="22"/>
              </w:rPr>
              <w:t>Business of registration valid, stamped and signed</w:t>
            </w:r>
          </w:p>
        </w:tc>
        <w:tc>
          <w:tcPr>
            <w:tcW w:w="1360" w:type="dxa"/>
            <w:shd w:val="clear" w:color="auto" w:fill="auto"/>
            <w:vAlign w:val="center"/>
          </w:tcPr>
          <w:p w14:paraId="6FB170A3" w14:textId="72FA5CA9" w:rsidR="006E17EC" w:rsidRPr="00CA1BD0" w:rsidRDefault="00972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CA1BD0" w:rsidRPr="00CA1BD0">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CA1BD0" w:rsidRDefault="00AD3DBB" w:rsidP="006E17EC">
            <w:pPr>
              <w:pStyle w:val="TableContents"/>
              <w:rPr>
                <w:rFonts w:asciiTheme="minorHAnsi" w:hAnsiTheme="minorHAnsi"/>
                <w:sz w:val="22"/>
                <w:szCs w:val="22"/>
                <w:lang w:eastAsia="en-US"/>
              </w:rPr>
            </w:pPr>
            <w:r w:rsidRPr="00CA1BD0">
              <w:rPr>
                <w:rFonts w:asciiTheme="minorHAnsi" w:hAnsiTheme="minorHAnsi"/>
                <w:sz w:val="22"/>
                <w:szCs w:val="22"/>
                <w:lang w:eastAsia="en-US"/>
              </w:rPr>
              <w:t>Delivery time</w:t>
            </w:r>
          </w:p>
        </w:tc>
        <w:tc>
          <w:tcPr>
            <w:tcW w:w="5367" w:type="dxa"/>
            <w:shd w:val="clear" w:color="auto" w:fill="auto"/>
          </w:tcPr>
          <w:p w14:paraId="06EC7C05" w14:textId="6F860209" w:rsid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 xml:space="preserve">Must show a clear time </w:t>
            </w:r>
            <w:r w:rsidR="007C53AD">
              <w:rPr>
                <w:rFonts w:asciiTheme="minorHAnsi" w:hAnsiTheme="minorHAnsi"/>
                <w:sz w:val="22"/>
                <w:szCs w:val="22"/>
              </w:rPr>
              <w:t xml:space="preserve">of </w:t>
            </w:r>
            <w:r>
              <w:rPr>
                <w:rFonts w:asciiTheme="minorHAnsi" w:hAnsiTheme="minorHAnsi"/>
                <w:sz w:val="22"/>
                <w:szCs w:val="22"/>
              </w:rPr>
              <w:t>delivery</w:t>
            </w:r>
          </w:p>
          <w:p w14:paraId="4BA71FA2" w14:textId="395E7D58" w:rsidR="006E17EC" w:rsidRPr="00CA1BD0" w:rsidRDefault="00CA1BD0" w:rsidP="00CA1BD0">
            <w:pPr>
              <w:pStyle w:val="TableContents"/>
              <w:numPr>
                <w:ilvl w:val="0"/>
                <w:numId w:val="4"/>
              </w:numPr>
              <w:rPr>
                <w:rFonts w:asciiTheme="minorHAnsi" w:hAnsiTheme="minorHAnsi"/>
                <w:sz w:val="22"/>
                <w:szCs w:val="22"/>
              </w:rPr>
            </w:pPr>
            <w:r>
              <w:rPr>
                <w:rFonts w:asciiTheme="minorHAnsi" w:hAnsiTheme="minorHAnsi"/>
                <w:sz w:val="22"/>
                <w:szCs w:val="22"/>
              </w:rPr>
              <w:t>Liaise with the stated delivery time (offered by the Procuring Entity – refer to the Specification template)</w:t>
            </w:r>
          </w:p>
        </w:tc>
        <w:tc>
          <w:tcPr>
            <w:tcW w:w="1360" w:type="dxa"/>
            <w:shd w:val="clear" w:color="auto" w:fill="auto"/>
            <w:vAlign w:val="center"/>
          </w:tcPr>
          <w:p w14:paraId="657554B4" w14:textId="589B50A7" w:rsidR="006E17EC" w:rsidRPr="00CA1BD0" w:rsidRDefault="00CA1BD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0B44C45D" w:rsidR="006E17EC" w:rsidRPr="00CA1BD0" w:rsidRDefault="0097277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Compliance to quality requirements</w:t>
            </w:r>
          </w:p>
        </w:tc>
        <w:tc>
          <w:tcPr>
            <w:tcW w:w="5367" w:type="dxa"/>
            <w:shd w:val="clear" w:color="auto" w:fill="auto"/>
          </w:tcPr>
          <w:p w14:paraId="375ED5B7" w14:textId="29DFF3FF" w:rsidR="006E17EC" w:rsidRPr="00CA1BD0" w:rsidRDefault="00972770" w:rsidP="001D3BEC">
            <w:pPr>
              <w:numPr>
                <w:ilvl w:val="0"/>
                <w:numId w:val="6"/>
              </w:numPr>
              <w:adjustRightInd w:val="0"/>
              <w:rPr>
                <w:rFonts w:asciiTheme="minorHAnsi" w:eastAsiaTheme="minorEastAsia" w:hAnsiTheme="minorHAnsi"/>
                <w:color w:val="000000"/>
                <w:sz w:val="22"/>
                <w:lang w:val="en-GB"/>
              </w:rPr>
            </w:pPr>
            <w:r>
              <w:rPr>
                <w:rFonts w:asciiTheme="minorHAnsi" w:hAnsiTheme="minorHAnsi"/>
                <w:sz w:val="22"/>
                <w:szCs w:val="22"/>
              </w:rPr>
              <w:t>Goods identification and s</w:t>
            </w:r>
            <w:r w:rsidR="00CA1BD0" w:rsidRPr="00CA1BD0">
              <w:rPr>
                <w:rFonts w:asciiTheme="minorHAnsi" w:hAnsiTheme="minorHAnsi"/>
                <w:sz w:val="22"/>
                <w:szCs w:val="22"/>
              </w:rPr>
              <w:t>pecification must be similar with the specifications provided by the Procuring Entity (refer to the annex attached)</w:t>
            </w:r>
          </w:p>
        </w:tc>
        <w:tc>
          <w:tcPr>
            <w:tcW w:w="1360" w:type="dxa"/>
            <w:shd w:val="clear" w:color="auto" w:fill="auto"/>
            <w:vAlign w:val="center"/>
          </w:tcPr>
          <w:p w14:paraId="4C399CE7" w14:textId="2EC77804" w:rsidR="006E17EC" w:rsidRPr="00CA1BD0" w:rsidRDefault="00972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972770" w:rsidRPr="00DF2302" w14:paraId="18B47F44" w14:textId="77777777" w:rsidTr="006E17EC">
        <w:trPr>
          <w:cantSplit/>
          <w:tblHeader/>
        </w:trPr>
        <w:tc>
          <w:tcPr>
            <w:tcW w:w="2430" w:type="dxa"/>
            <w:shd w:val="clear" w:color="auto" w:fill="auto"/>
            <w:vAlign w:val="center"/>
          </w:tcPr>
          <w:p w14:paraId="660AFCDA" w14:textId="1DBFABBC" w:rsidR="00972770" w:rsidRDefault="00972770"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Warranty conditions and requirements</w:t>
            </w:r>
          </w:p>
        </w:tc>
        <w:tc>
          <w:tcPr>
            <w:tcW w:w="5367" w:type="dxa"/>
            <w:shd w:val="clear" w:color="auto" w:fill="auto"/>
          </w:tcPr>
          <w:p w14:paraId="4CAF85E2" w14:textId="5AF67151" w:rsidR="00DD147E" w:rsidRDefault="00DD147E" w:rsidP="00972770">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Warranty of products </w:t>
            </w:r>
          </w:p>
          <w:p w14:paraId="4E932351" w14:textId="7936E7C6" w:rsidR="00972770" w:rsidRDefault="00972770" w:rsidP="00260A68">
            <w:pPr>
              <w:adjustRightInd w:val="0"/>
              <w:ind w:left="360"/>
              <w:rPr>
                <w:rFonts w:asciiTheme="minorHAnsi" w:hAnsiTheme="minorHAnsi"/>
                <w:sz w:val="22"/>
                <w:szCs w:val="22"/>
              </w:rPr>
            </w:pPr>
          </w:p>
        </w:tc>
        <w:tc>
          <w:tcPr>
            <w:tcW w:w="1360" w:type="dxa"/>
            <w:shd w:val="clear" w:color="auto" w:fill="auto"/>
            <w:vAlign w:val="center"/>
          </w:tcPr>
          <w:p w14:paraId="7DBEB862" w14:textId="7727FE6E" w:rsidR="00972770" w:rsidRDefault="00B37B5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Pr>
                <w:rFonts w:asciiTheme="minorHAnsi" w:hAnsiTheme="minorHAnsi"/>
                <w:sz w:val="22"/>
                <w:szCs w:val="22"/>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CA1BD0">
        <w:rPr>
          <w:rFonts w:ascii="Calibri" w:hAnsi="Calibri" w:cs="Calibri"/>
          <w:lang w:val="en-GB" w:eastAsia="ko-KR"/>
        </w:rPr>
        <w:fldChar w:fldCharType="begin"/>
      </w:r>
      <w:r w:rsidR="001C491C" w:rsidRPr="00CA1BD0">
        <w:rPr>
          <w:rFonts w:ascii="Calibri" w:hAnsi="Calibri" w:cs="Calibri"/>
          <w:lang w:val="en-GB" w:eastAsia="ko-KR"/>
        </w:rPr>
        <w:instrText xml:space="preserve"> REF Technical \h  \* MERGEFORMAT </w:instrText>
      </w:r>
      <w:r w:rsidR="001C491C" w:rsidRPr="00CA1BD0">
        <w:rPr>
          <w:rFonts w:ascii="Calibri" w:hAnsi="Calibri" w:cs="Calibri"/>
          <w:lang w:val="en-GB" w:eastAsia="ko-KR"/>
        </w:rPr>
      </w:r>
      <w:r w:rsidR="001C491C" w:rsidRPr="00CA1BD0">
        <w:rPr>
          <w:rFonts w:ascii="Calibri" w:hAnsi="Calibri" w:cs="Calibri"/>
          <w:lang w:val="en-GB" w:eastAsia="ko-KR"/>
        </w:rPr>
        <w:fldChar w:fldCharType="separate"/>
      </w:r>
      <w:r w:rsidR="001C491C" w:rsidRPr="00CA1BD0">
        <w:rPr>
          <w:rFonts w:ascii="Calibri" w:hAnsi="Calibri" w:cs="Calibri"/>
          <w:lang w:val="en-GB"/>
        </w:rPr>
        <w:t>70 %</w:t>
      </w:r>
      <w:r w:rsidR="001C491C" w:rsidRPr="00CA1BD0">
        <w:rPr>
          <w:rFonts w:ascii="Calibri" w:hAnsi="Calibri" w:cs="Calibri"/>
          <w:lang w:val="en-GB" w:eastAsia="ko-KR"/>
        </w:rPr>
        <w:fldChar w:fldCharType="end"/>
      </w:r>
      <w:r w:rsidR="0090511A" w:rsidRPr="00CA1BD0">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CA1BD0">
        <w:rPr>
          <w:rFonts w:ascii="Calibri" w:hAnsi="Calibri"/>
          <w:lang w:val="en-GB"/>
        </w:rPr>
        <w:fldChar w:fldCharType="begin"/>
      </w:r>
      <w:r w:rsidR="001C491C" w:rsidRPr="00CA1BD0">
        <w:rPr>
          <w:rFonts w:ascii="Calibri" w:hAnsi="Calibri"/>
          <w:lang w:val="en-GB"/>
        </w:rPr>
        <w:instrText xml:space="preserve"> REF Financial \h  \* MERGEFORMAT </w:instrText>
      </w:r>
      <w:r w:rsidR="001C491C" w:rsidRPr="00CA1BD0">
        <w:rPr>
          <w:rFonts w:ascii="Calibri" w:hAnsi="Calibri"/>
          <w:lang w:val="en-GB"/>
        </w:rPr>
      </w:r>
      <w:r w:rsidR="001C491C" w:rsidRPr="00CA1BD0">
        <w:rPr>
          <w:rFonts w:ascii="Calibri" w:hAnsi="Calibri"/>
          <w:lang w:val="en-GB"/>
        </w:rPr>
        <w:fldChar w:fldCharType="separate"/>
      </w:r>
      <w:r w:rsidR="001C491C" w:rsidRPr="00CA1BD0">
        <w:rPr>
          <w:rFonts w:ascii="Calibri" w:hAnsi="Calibri" w:cs="Calibri"/>
          <w:lang w:val="en-GB"/>
        </w:rPr>
        <w:t>30 points</w:t>
      </w:r>
      <w:r w:rsidR="001C491C" w:rsidRPr="00CA1BD0">
        <w:rPr>
          <w:rFonts w:ascii="Calibri" w:hAnsi="Calibri"/>
          <w:lang w:val="en-GB"/>
        </w:rPr>
        <w:fldChar w:fldCharType="end"/>
      </w:r>
      <w:r w:rsidRPr="00CA1BD0">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Pr="00DF2302">
        <w:rPr>
          <w:rFonts w:ascii="Calibri" w:hAnsi="Calibri"/>
          <w:b/>
          <w:lang w:val="en-GB"/>
        </w:rPr>
        <w:t>tc / lc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F23D7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3F896" w14:textId="77777777" w:rsidR="00F23D77" w:rsidRDefault="00F23D77">
      <w:r>
        <w:separator/>
      </w:r>
    </w:p>
  </w:endnote>
  <w:endnote w:type="continuationSeparator" w:id="0">
    <w:p w14:paraId="31629AD9" w14:textId="77777777" w:rsidR="00F23D77" w:rsidRDefault="00F2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D827BEB" w:rsidR="00D15CF2" w:rsidRDefault="004878F3" w:rsidP="004878F3">
    <w:pPr>
      <w:pStyle w:val="Footer"/>
    </w:pPr>
    <w:r>
      <w:fldChar w:fldCharType="begin"/>
    </w:r>
    <w:r>
      <w:instrText xml:space="preserve"> DATE \@ "yyyy-MM-dd" </w:instrText>
    </w:r>
    <w:r>
      <w:fldChar w:fldCharType="separate"/>
    </w:r>
    <w:r w:rsidR="00B37B54">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7394E" w14:textId="77777777" w:rsidR="00F23D77" w:rsidRDefault="00F23D77">
      <w:r>
        <w:separator/>
      </w:r>
    </w:p>
  </w:footnote>
  <w:footnote w:type="continuationSeparator" w:id="0">
    <w:p w14:paraId="52A8B76A" w14:textId="77777777" w:rsidR="00F23D77" w:rsidRDefault="00F23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FA683" w14:textId="77777777" w:rsidR="00D53348" w:rsidRDefault="00D53348" w:rsidP="00D53348">
    <w:pPr>
      <w:pStyle w:val="Header"/>
      <w:tabs>
        <w:tab w:val="clear" w:pos="4320"/>
        <w:tab w:val="clear" w:pos="8640"/>
        <w:tab w:val="center" w:pos="4820"/>
        <w:tab w:val="right" w:pos="9603"/>
      </w:tabs>
      <w:jc w:val="right"/>
      <w:rPr>
        <w:rFonts w:asciiTheme="minorHAnsi" w:hAnsiTheme="minorHAnsi" w:cs="Calibri"/>
        <w:sz w:val="20"/>
      </w:rPr>
    </w:pPr>
  </w:p>
  <w:p w14:paraId="4C546AF3" w14:textId="77777777" w:rsidR="00D53348" w:rsidRDefault="00D53348" w:rsidP="00D53348">
    <w:pPr>
      <w:pStyle w:val="Header"/>
      <w:tabs>
        <w:tab w:val="clear" w:pos="4320"/>
        <w:tab w:val="clear" w:pos="8640"/>
        <w:tab w:val="center" w:pos="4820"/>
        <w:tab w:val="right" w:pos="9603"/>
      </w:tabs>
      <w:rPr>
        <w:rFonts w:asciiTheme="minorHAnsi" w:hAnsiTheme="minorHAnsi" w:cs="Calibri"/>
        <w:sz w:val="20"/>
      </w:rPr>
    </w:pPr>
  </w:p>
  <w:p w14:paraId="25B47AC0" w14:textId="77777777" w:rsidR="00D53348" w:rsidRDefault="00D53348" w:rsidP="00D53348">
    <w:pPr>
      <w:pStyle w:val="Header"/>
      <w:tabs>
        <w:tab w:val="clear" w:pos="4320"/>
        <w:tab w:val="clear" w:pos="8640"/>
        <w:tab w:val="center" w:pos="4820"/>
        <w:tab w:val="right" w:pos="9603"/>
      </w:tabs>
      <w:jc w:val="right"/>
      <w:rPr>
        <w:rFonts w:asciiTheme="minorHAnsi" w:hAnsiTheme="minorHAnsi" w:cs="Calibri"/>
        <w:sz w:val="20"/>
      </w:rPr>
    </w:pPr>
  </w:p>
  <w:p w14:paraId="71B9C872" w14:textId="5D97DADF" w:rsidR="00D15CF2" w:rsidRPr="000F282C" w:rsidRDefault="00D53348" w:rsidP="00D53348">
    <w:pPr>
      <w:pStyle w:val="Header"/>
      <w:tabs>
        <w:tab w:val="clear" w:pos="4320"/>
        <w:tab w:val="clear" w:pos="8640"/>
        <w:tab w:val="center" w:pos="4820"/>
        <w:tab w:val="right" w:pos="9603"/>
      </w:tabs>
      <w:jc w:val="right"/>
      <w:rPr>
        <w:rFonts w:asciiTheme="minorHAnsi" w:hAnsiTheme="minorHAnsi" w:cs="Calibri"/>
        <w:sz w:val="20"/>
      </w:rPr>
    </w:pP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Pr>
        <w:rStyle w:val="Strong"/>
      </w:rPr>
      <w:t>44-G001-24</w:t>
    </w:r>
    <w:r>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FC080" w14:textId="0D6F4D6E" w:rsidR="00CA1BD0"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38F766D6" w14:textId="782186DD" w:rsidR="00772387" w:rsidRPr="000F282C" w:rsidRDefault="00CA1BD0" w:rsidP="00772387">
    <w:pPr>
      <w:pStyle w:val="Header"/>
      <w:tabs>
        <w:tab w:val="clear" w:pos="4320"/>
        <w:tab w:val="clear" w:pos="8640"/>
        <w:tab w:val="center" w:pos="4820"/>
        <w:tab w:val="right" w:pos="9603"/>
      </w:tabs>
      <w:rPr>
        <w:rFonts w:asciiTheme="minorHAnsi" w:hAnsiTheme="minorHAnsi" w:cs="Calibri"/>
        <w:sz w:val="20"/>
      </w:rPr>
    </w:pPr>
    <w:r w:rsidRPr="000F282C">
      <w:rPr>
        <w:rFonts w:asciiTheme="minorHAnsi" w:hAnsiTheme="minorHAnsi" w:cs="Calibri"/>
        <w:sz w:val="20"/>
      </w:rPr>
      <w:t xml:space="preserve"> </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379326504">
    <w:abstractNumId w:val="2"/>
  </w:num>
  <w:num w:numId="2" w16cid:durableId="209729396">
    <w:abstractNumId w:val="7"/>
  </w:num>
  <w:num w:numId="3" w16cid:durableId="10693417">
    <w:abstractNumId w:val="6"/>
  </w:num>
  <w:num w:numId="4" w16cid:durableId="552469780">
    <w:abstractNumId w:val="5"/>
  </w:num>
  <w:num w:numId="5" w16cid:durableId="1078012983">
    <w:abstractNumId w:val="0"/>
  </w:num>
  <w:num w:numId="6" w16cid:durableId="1059742182">
    <w:abstractNumId w:val="4"/>
  </w:num>
  <w:num w:numId="7" w16cid:durableId="72093128">
    <w:abstractNumId w:val="1"/>
  </w:num>
  <w:num w:numId="8" w16cid:durableId="209481050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3A4F"/>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0FE0"/>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A68"/>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6CA"/>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3AD"/>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5EBF"/>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2770"/>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5F16"/>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37B54"/>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09EC"/>
    <w:rsid w:val="00C911BE"/>
    <w:rsid w:val="00C9215E"/>
    <w:rsid w:val="00C92424"/>
    <w:rsid w:val="00C92A68"/>
    <w:rsid w:val="00C93AD5"/>
    <w:rsid w:val="00C953DE"/>
    <w:rsid w:val="00C96FA9"/>
    <w:rsid w:val="00CA031F"/>
    <w:rsid w:val="00CA14C7"/>
    <w:rsid w:val="00CA1BD0"/>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348"/>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147E"/>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3D77"/>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66</TotalTime>
  <Pages>4</Pages>
  <Words>736</Words>
  <Characters>4197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9</cp:revision>
  <cp:lastPrinted>2016-10-18T02:57:00Z</cp:lastPrinted>
  <dcterms:created xsi:type="dcterms:W3CDTF">2020-08-26T13:41:00Z</dcterms:created>
  <dcterms:modified xsi:type="dcterms:W3CDTF">2024-03-17T22:39:00Z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